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6C818" w14:textId="334F59AC" w:rsidR="003B104D" w:rsidRPr="00E01F9E" w:rsidRDefault="00E01F9E" w:rsidP="00CC66A0">
      <w:pPr>
        <w:jc w:val="center"/>
        <w:rPr>
          <w:b/>
          <w:sz w:val="28"/>
          <w:szCs w:val="28"/>
          <w:lang w:val="en-GB"/>
        </w:rPr>
      </w:pPr>
      <w:r>
        <w:rPr>
          <w:b/>
          <w:sz w:val="28"/>
          <w:szCs w:val="28"/>
          <w:lang w:val="en-GB"/>
        </w:rPr>
        <w:t>I</w:t>
      </w:r>
      <w:r w:rsidR="003B104D" w:rsidRPr="00E01F9E">
        <w:rPr>
          <w:b/>
          <w:sz w:val="28"/>
          <w:szCs w:val="28"/>
          <w:lang w:val="en-GB"/>
        </w:rPr>
        <w:t xml:space="preserve">nformation </w:t>
      </w:r>
      <w:r w:rsidR="000C1C6D">
        <w:rPr>
          <w:b/>
          <w:sz w:val="28"/>
          <w:szCs w:val="28"/>
          <w:lang w:val="en-GB"/>
        </w:rPr>
        <w:t>on Whole Genome S</w:t>
      </w:r>
      <w:r>
        <w:rPr>
          <w:b/>
          <w:sz w:val="28"/>
          <w:szCs w:val="28"/>
          <w:lang w:val="en-GB"/>
        </w:rPr>
        <w:t xml:space="preserve">equencing </w:t>
      </w:r>
      <w:r w:rsidR="003B104D" w:rsidRPr="00E01F9E">
        <w:rPr>
          <w:b/>
          <w:sz w:val="28"/>
          <w:szCs w:val="28"/>
          <w:lang w:val="en-GB"/>
        </w:rPr>
        <w:t>for patients</w:t>
      </w:r>
    </w:p>
    <w:p w14:paraId="2D970AF9" w14:textId="77777777" w:rsidR="00205777" w:rsidRDefault="00205777" w:rsidP="00CC66A0">
      <w:pPr>
        <w:jc w:val="both"/>
        <w:rPr>
          <w:b/>
          <w:lang w:val="en-GB"/>
        </w:rPr>
      </w:pPr>
    </w:p>
    <w:p w14:paraId="168CCC86" w14:textId="70377914" w:rsidR="00043627" w:rsidRDefault="00AF4DF0" w:rsidP="00CC66A0">
      <w:pPr>
        <w:jc w:val="both"/>
        <w:rPr>
          <w:lang w:val="en-GB"/>
        </w:rPr>
      </w:pPr>
      <w:del w:id="0" w:author="Adele Green-Armytage" w:date="2022-09-13T14:31:00Z">
        <w:r w:rsidDel="00643E09">
          <w:rPr>
            <w:lang w:val="en-GB"/>
          </w:rPr>
          <w:delText xml:space="preserve">You have been referred to </w:delText>
        </w:r>
        <w:commentRangeStart w:id="1"/>
        <w:r w:rsidDel="00643E09">
          <w:rPr>
            <w:lang w:val="en-GB"/>
          </w:rPr>
          <w:delText xml:space="preserve">XXXX  </w:delText>
        </w:r>
        <w:commentRangeEnd w:id="1"/>
        <w:r w:rsidDel="00643E09">
          <w:rPr>
            <w:rStyle w:val="CommentReference"/>
          </w:rPr>
          <w:commentReference w:id="1"/>
        </w:r>
        <w:r w:rsidDel="00643E09">
          <w:rPr>
            <w:lang w:val="en-GB"/>
          </w:rPr>
          <w:delText xml:space="preserve">for further investigations. </w:delText>
        </w:r>
      </w:del>
      <w:r w:rsidR="009963A5">
        <w:rPr>
          <w:lang w:val="en-GB"/>
        </w:rPr>
        <w:t>As part of</w:t>
      </w:r>
      <w:r w:rsidR="00A27F84">
        <w:rPr>
          <w:lang w:val="en-GB"/>
        </w:rPr>
        <w:t xml:space="preserve"> your care</w:t>
      </w:r>
      <w:r w:rsidR="000C1C6D">
        <w:rPr>
          <w:lang w:val="en-GB"/>
        </w:rPr>
        <w:t>,</w:t>
      </w:r>
      <w:r w:rsidR="009963A5">
        <w:rPr>
          <w:lang w:val="en-GB"/>
        </w:rPr>
        <w:t xml:space="preserve"> </w:t>
      </w:r>
      <w:r w:rsidR="00C876FE">
        <w:rPr>
          <w:lang w:val="en-GB"/>
        </w:rPr>
        <w:t>you may be offered</w:t>
      </w:r>
      <w:r w:rsidR="00224E3E">
        <w:rPr>
          <w:lang w:val="en-GB"/>
        </w:rPr>
        <w:t xml:space="preserve"> </w:t>
      </w:r>
      <w:r w:rsidR="00576C40">
        <w:rPr>
          <w:lang w:val="en-GB"/>
        </w:rPr>
        <w:t xml:space="preserve">various tests to help </w:t>
      </w:r>
      <w:r w:rsidR="00064E42">
        <w:rPr>
          <w:lang w:val="en-GB"/>
        </w:rPr>
        <w:t>best manage your treatment</w:t>
      </w:r>
      <w:r w:rsidR="00576C40">
        <w:rPr>
          <w:lang w:val="en-GB"/>
        </w:rPr>
        <w:t xml:space="preserve">. </w:t>
      </w:r>
      <w:r w:rsidR="00A27F84">
        <w:rPr>
          <w:lang w:val="en-GB"/>
        </w:rPr>
        <w:t xml:space="preserve">Your doctor will discuss </w:t>
      </w:r>
      <w:r w:rsidR="00576C40">
        <w:rPr>
          <w:lang w:val="en-GB"/>
        </w:rPr>
        <w:t>these</w:t>
      </w:r>
      <w:r w:rsidR="00A27F84">
        <w:rPr>
          <w:lang w:val="en-GB"/>
        </w:rPr>
        <w:t xml:space="preserve"> </w:t>
      </w:r>
      <w:r w:rsidR="009963A5">
        <w:rPr>
          <w:lang w:val="en-GB"/>
        </w:rPr>
        <w:t xml:space="preserve">with you </w:t>
      </w:r>
      <w:r w:rsidR="00576C40">
        <w:rPr>
          <w:lang w:val="en-GB"/>
        </w:rPr>
        <w:t>in greater detail</w:t>
      </w:r>
      <w:r w:rsidR="00A27F84">
        <w:rPr>
          <w:lang w:val="en-GB"/>
        </w:rPr>
        <w:t>.</w:t>
      </w:r>
      <w:r w:rsidR="00576C40">
        <w:rPr>
          <w:lang w:val="en-GB"/>
        </w:rPr>
        <w:t xml:space="preserve"> One of these tests is called Whole Genome Sequencing (WGS)</w:t>
      </w:r>
      <w:r w:rsidR="00A76B3E">
        <w:rPr>
          <w:lang w:val="en-GB"/>
        </w:rPr>
        <w:t>.</w:t>
      </w:r>
    </w:p>
    <w:p w14:paraId="328EF0E5" w14:textId="77777777" w:rsidR="009963A5" w:rsidRDefault="009963A5" w:rsidP="00CC66A0">
      <w:pPr>
        <w:jc w:val="both"/>
        <w:rPr>
          <w:lang w:val="en-GB"/>
        </w:rPr>
      </w:pPr>
    </w:p>
    <w:p w14:paraId="30BC4E38" w14:textId="77777777" w:rsidR="009963A5" w:rsidRPr="009963A5" w:rsidRDefault="009963A5" w:rsidP="00CC66A0">
      <w:pPr>
        <w:jc w:val="both"/>
        <w:rPr>
          <w:b/>
          <w:i/>
          <w:lang w:val="en-GB"/>
        </w:rPr>
      </w:pPr>
      <w:r>
        <w:rPr>
          <w:b/>
          <w:i/>
          <w:lang w:val="en-GB"/>
        </w:rPr>
        <w:t xml:space="preserve">What is </w:t>
      </w:r>
      <w:r w:rsidR="00224E3E">
        <w:rPr>
          <w:b/>
          <w:i/>
          <w:lang w:val="en-GB"/>
        </w:rPr>
        <w:t>Whole Genome Sequencing (WGS)</w:t>
      </w:r>
      <w:r w:rsidR="00205777">
        <w:rPr>
          <w:b/>
          <w:i/>
          <w:lang w:val="en-GB"/>
        </w:rPr>
        <w:t>?</w:t>
      </w:r>
    </w:p>
    <w:p w14:paraId="431189B1" w14:textId="38A3FA09" w:rsidR="00940A8E" w:rsidRDefault="00D0614D" w:rsidP="00CC66A0">
      <w:pPr>
        <w:jc w:val="both"/>
        <w:rPr>
          <w:lang w:val="en-GB"/>
        </w:rPr>
      </w:pPr>
      <w:r>
        <w:rPr>
          <w:lang w:val="en-GB"/>
        </w:rPr>
        <w:t xml:space="preserve">Your genome is your body’s ‘instruction manual’ and contains nearly all the information needed to </w:t>
      </w:r>
      <w:r w:rsidR="00A76B3E">
        <w:rPr>
          <w:lang w:val="en-GB"/>
        </w:rPr>
        <w:t>create, run</w:t>
      </w:r>
      <w:r>
        <w:rPr>
          <w:lang w:val="en-GB"/>
        </w:rPr>
        <w:t xml:space="preserve"> and repair you. Your genome is made up of </w:t>
      </w:r>
      <w:r w:rsidR="00B42CD9">
        <w:rPr>
          <w:lang w:val="en-GB"/>
        </w:rPr>
        <w:t xml:space="preserve">a chemical code, called </w:t>
      </w:r>
      <w:r>
        <w:rPr>
          <w:lang w:val="en-GB"/>
        </w:rPr>
        <w:t xml:space="preserve">DNA, which is like a series of ‘letters’ that can be looked at using a technique called sequencing. WGS </w:t>
      </w:r>
      <w:r w:rsidR="000C1C6D">
        <w:rPr>
          <w:lang w:val="en-GB"/>
        </w:rPr>
        <w:t xml:space="preserve">is a genomic </w:t>
      </w:r>
      <w:r w:rsidR="00692C03">
        <w:rPr>
          <w:lang w:val="en-GB"/>
        </w:rPr>
        <w:t xml:space="preserve">test </w:t>
      </w:r>
      <w:r w:rsidR="000C1C6D">
        <w:rPr>
          <w:lang w:val="en-GB"/>
        </w:rPr>
        <w:t>that reads through all the 3.5 billion letters of your DNA that make up your genome</w:t>
      </w:r>
      <w:r>
        <w:rPr>
          <w:lang w:val="en-GB"/>
        </w:rPr>
        <w:t>.</w:t>
      </w:r>
      <w:r w:rsidR="000C1C6D">
        <w:rPr>
          <w:lang w:val="en-GB"/>
        </w:rPr>
        <w:t xml:space="preserve"> </w:t>
      </w:r>
      <w:r w:rsidR="00043CE9">
        <w:rPr>
          <w:lang w:val="en-GB"/>
        </w:rPr>
        <w:t>Tumours</w:t>
      </w:r>
      <w:r w:rsidR="00940A8E">
        <w:rPr>
          <w:lang w:val="en-GB"/>
        </w:rPr>
        <w:t xml:space="preserve"> are caused by cells with abnormal changes in the</w:t>
      </w:r>
      <w:r w:rsidR="009617CE">
        <w:rPr>
          <w:lang w:val="en-GB"/>
        </w:rPr>
        <w:t>ir</w:t>
      </w:r>
      <w:r w:rsidR="00940A8E">
        <w:rPr>
          <w:lang w:val="en-GB"/>
        </w:rPr>
        <w:t xml:space="preserve"> genome</w:t>
      </w:r>
      <w:r w:rsidR="00262136">
        <w:rPr>
          <w:lang w:val="en-GB"/>
        </w:rPr>
        <w:t xml:space="preserve"> and we can identify </w:t>
      </w:r>
      <w:r w:rsidR="006354B9">
        <w:rPr>
          <w:lang w:val="en-GB"/>
        </w:rPr>
        <w:t>some</w:t>
      </w:r>
      <w:r w:rsidR="00E666DB">
        <w:rPr>
          <w:lang w:val="en-GB"/>
        </w:rPr>
        <w:t xml:space="preserve"> of</w:t>
      </w:r>
      <w:r w:rsidR="006354B9">
        <w:rPr>
          <w:lang w:val="en-GB"/>
        </w:rPr>
        <w:t xml:space="preserve"> </w:t>
      </w:r>
      <w:r w:rsidR="00262136">
        <w:rPr>
          <w:lang w:val="en-GB"/>
        </w:rPr>
        <w:t xml:space="preserve">these changes by comparing your </w:t>
      </w:r>
      <w:r w:rsidR="00043CE9">
        <w:rPr>
          <w:lang w:val="en-GB"/>
        </w:rPr>
        <w:t xml:space="preserve">own </w:t>
      </w:r>
      <w:r w:rsidR="009617CE">
        <w:rPr>
          <w:lang w:val="en-GB"/>
        </w:rPr>
        <w:t xml:space="preserve">genome </w:t>
      </w:r>
      <w:r w:rsidR="00262136">
        <w:rPr>
          <w:lang w:val="en-GB"/>
        </w:rPr>
        <w:t xml:space="preserve">to the </w:t>
      </w:r>
      <w:r w:rsidR="009617CE">
        <w:rPr>
          <w:lang w:val="en-GB"/>
        </w:rPr>
        <w:t xml:space="preserve">genome </w:t>
      </w:r>
      <w:r w:rsidR="00262136">
        <w:rPr>
          <w:lang w:val="en-GB"/>
        </w:rPr>
        <w:t xml:space="preserve">of the </w:t>
      </w:r>
      <w:r w:rsidR="00043CE9">
        <w:rPr>
          <w:lang w:val="en-GB"/>
        </w:rPr>
        <w:t>tumour</w:t>
      </w:r>
      <w:r w:rsidR="00262136">
        <w:rPr>
          <w:lang w:val="en-GB"/>
        </w:rPr>
        <w:t xml:space="preserve">. This </w:t>
      </w:r>
      <w:r w:rsidR="00E46B47">
        <w:rPr>
          <w:lang w:val="en-GB"/>
        </w:rPr>
        <w:t>could</w:t>
      </w:r>
      <w:r w:rsidR="009617CE">
        <w:rPr>
          <w:lang w:val="en-GB"/>
        </w:rPr>
        <w:t xml:space="preserve"> provide </w:t>
      </w:r>
      <w:r w:rsidR="00A76B3E">
        <w:rPr>
          <w:lang w:val="en-GB"/>
        </w:rPr>
        <w:t xml:space="preserve">helpful </w:t>
      </w:r>
      <w:r w:rsidR="00262136">
        <w:rPr>
          <w:lang w:val="en-GB"/>
        </w:rPr>
        <w:t xml:space="preserve">information </w:t>
      </w:r>
      <w:r w:rsidR="009617CE">
        <w:rPr>
          <w:lang w:val="en-GB"/>
        </w:rPr>
        <w:t>about your</w:t>
      </w:r>
      <w:r w:rsidR="00262136">
        <w:rPr>
          <w:lang w:val="en-GB"/>
        </w:rPr>
        <w:t xml:space="preserve"> diagnosis </w:t>
      </w:r>
      <w:r w:rsidR="00E666DB">
        <w:rPr>
          <w:lang w:val="en-GB"/>
        </w:rPr>
        <w:t>and</w:t>
      </w:r>
      <w:r w:rsidR="006B584B">
        <w:rPr>
          <w:lang w:val="en-GB"/>
        </w:rPr>
        <w:t xml:space="preserve"> </w:t>
      </w:r>
      <w:r w:rsidR="00064E42">
        <w:rPr>
          <w:lang w:val="en-GB"/>
        </w:rPr>
        <w:t xml:space="preserve">may </w:t>
      </w:r>
      <w:r w:rsidR="00262136">
        <w:rPr>
          <w:lang w:val="en-GB"/>
        </w:rPr>
        <w:t>help your healthcare professional to decide the most appropriate treatment option</w:t>
      </w:r>
      <w:r w:rsidR="00A76B3E">
        <w:rPr>
          <w:lang w:val="en-GB"/>
        </w:rPr>
        <w:t xml:space="preserve"> for you</w:t>
      </w:r>
      <w:r w:rsidR="00262136">
        <w:rPr>
          <w:lang w:val="en-GB"/>
        </w:rPr>
        <w:t xml:space="preserve">. </w:t>
      </w:r>
    </w:p>
    <w:p w14:paraId="12DC32DB" w14:textId="77777777" w:rsidR="00EF1286" w:rsidRDefault="00EF1286" w:rsidP="00CC66A0">
      <w:pPr>
        <w:jc w:val="both"/>
        <w:rPr>
          <w:lang w:val="en-GB"/>
        </w:rPr>
      </w:pPr>
    </w:p>
    <w:p w14:paraId="2497B016" w14:textId="77777777" w:rsidR="00032EDE" w:rsidRPr="00032EDE" w:rsidRDefault="009963A5" w:rsidP="00032EDE">
      <w:pPr>
        <w:jc w:val="both"/>
        <w:rPr>
          <w:b/>
          <w:i/>
          <w:lang w:val="en-GB"/>
        </w:rPr>
      </w:pPr>
      <w:r>
        <w:rPr>
          <w:b/>
          <w:i/>
          <w:lang w:val="en-GB"/>
        </w:rPr>
        <w:t xml:space="preserve">What results might </w:t>
      </w:r>
      <w:r w:rsidR="00B5649A">
        <w:rPr>
          <w:b/>
          <w:i/>
          <w:lang w:val="en-GB"/>
        </w:rPr>
        <w:t>you</w:t>
      </w:r>
      <w:r>
        <w:rPr>
          <w:b/>
          <w:i/>
          <w:lang w:val="en-GB"/>
        </w:rPr>
        <w:t xml:space="preserve"> get</w:t>
      </w:r>
      <w:r w:rsidR="00205777">
        <w:rPr>
          <w:b/>
          <w:i/>
          <w:lang w:val="en-GB"/>
        </w:rPr>
        <w:t>?</w:t>
      </w:r>
    </w:p>
    <w:p w14:paraId="6A4AFC21" w14:textId="2BF1165C" w:rsidR="00032EDE" w:rsidRDefault="00032EDE" w:rsidP="00032EDE">
      <w:pPr>
        <w:pStyle w:val="ListParagraph"/>
        <w:numPr>
          <w:ilvl w:val="0"/>
          <w:numId w:val="1"/>
        </w:numPr>
        <w:ind w:left="284" w:hanging="284"/>
        <w:jc w:val="both"/>
        <w:rPr>
          <w:lang w:val="en-GB"/>
        </w:rPr>
      </w:pPr>
      <w:r w:rsidRPr="00576C40">
        <w:rPr>
          <w:b/>
          <w:lang w:val="en-GB"/>
        </w:rPr>
        <w:t>No actionable finding</w:t>
      </w:r>
      <w:r>
        <w:rPr>
          <w:b/>
          <w:lang w:val="en-GB"/>
        </w:rPr>
        <w:t xml:space="preserve"> </w:t>
      </w:r>
      <w:r>
        <w:rPr>
          <w:lang w:val="en-GB"/>
        </w:rPr>
        <w:t xml:space="preserve">- </w:t>
      </w:r>
      <w:r w:rsidR="00A76B3E">
        <w:rPr>
          <w:lang w:val="en-GB"/>
        </w:rPr>
        <w:t xml:space="preserve">this means that the cause of the tumour was not identified in your genome and no actionable results to inform your </w:t>
      </w:r>
      <w:proofErr w:type="gramStart"/>
      <w:r w:rsidR="00A76B3E">
        <w:rPr>
          <w:lang w:val="en-GB"/>
        </w:rPr>
        <w:t>diagnosis</w:t>
      </w:r>
      <w:proofErr w:type="gramEnd"/>
      <w:r w:rsidR="00A76B3E">
        <w:rPr>
          <w:lang w:val="en-GB"/>
        </w:rPr>
        <w:t xml:space="preserve"> or the most appropriate treatment option were found. </w:t>
      </w:r>
      <w:r>
        <w:rPr>
          <w:lang w:val="en-GB"/>
        </w:rPr>
        <w:t xml:space="preserve"> </w:t>
      </w:r>
    </w:p>
    <w:p w14:paraId="6C7A119D" w14:textId="60EF4B06" w:rsidR="002E2AC1" w:rsidRPr="009F6C51" w:rsidRDefault="009617CE" w:rsidP="00E46B47">
      <w:pPr>
        <w:pStyle w:val="ListParagraph"/>
        <w:numPr>
          <w:ilvl w:val="0"/>
          <w:numId w:val="1"/>
        </w:numPr>
        <w:ind w:left="284" w:hanging="284"/>
        <w:jc w:val="both"/>
        <w:rPr>
          <w:lang w:val="en-GB"/>
        </w:rPr>
      </w:pPr>
      <w:r w:rsidRPr="00576C40">
        <w:rPr>
          <w:b/>
          <w:lang w:val="en-GB"/>
        </w:rPr>
        <w:t>Actionable finding</w:t>
      </w:r>
      <w:r w:rsidRPr="00BB6599">
        <w:rPr>
          <w:lang w:val="en-GB"/>
        </w:rPr>
        <w:t xml:space="preserve"> -</w:t>
      </w:r>
      <w:r w:rsidRPr="009F6C51">
        <w:rPr>
          <w:lang w:val="en-GB"/>
        </w:rPr>
        <w:t xml:space="preserve"> this means the </w:t>
      </w:r>
      <w:r w:rsidR="002E2AC1" w:rsidRPr="009F6C51">
        <w:rPr>
          <w:lang w:val="en-GB"/>
        </w:rPr>
        <w:t>result</w:t>
      </w:r>
      <w:r w:rsidRPr="009F6C51">
        <w:rPr>
          <w:lang w:val="en-GB"/>
        </w:rPr>
        <w:t>s</w:t>
      </w:r>
      <w:r w:rsidR="002E2AC1" w:rsidRPr="009F6C51">
        <w:rPr>
          <w:lang w:val="en-GB"/>
        </w:rPr>
        <w:t xml:space="preserve"> </w:t>
      </w:r>
      <w:r w:rsidR="00E46B47">
        <w:rPr>
          <w:lang w:val="en-GB"/>
        </w:rPr>
        <w:t>could</w:t>
      </w:r>
      <w:r w:rsidR="002E2AC1" w:rsidRPr="00BB6599">
        <w:rPr>
          <w:lang w:val="en-GB"/>
        </w:rPr>
        <w:t xml:space="preserve"> provide information about your diagnosis and the most appropriate treatment option</w:t>
      </w:r>
      <w:r w:rsidRPr="00BB6599">
        <w:rPr>
          <w:lang w:val="en-GB"/>
        </w:rPr>
        <w:t>.</w:t>
      </w:r>
      <w:r w:rsidRPr="009F6C51">
        <w:rPr>
          <w:lang w:val="en-GB"/>
        </w:rPr>
        <w:t xml:space="preserve"> </w:t>
      </w:r>
      <w:r w:rsidR="002E2AC1" w:rsidRPr="00BB6599">
        <w:rPr>
          <w:lang w:val="en-GB"/>
        </w:rPr>
        <w:t>There</w:t>
      </w:r>
      <w:r w:rsidR="00E46B47">
        <w:rPr>
          <w:lang w:val="en-GB"/>
        </w:rPr>
        <w:t xml:space="preserve"> </w:t>
      </w:r>
      <w:r w:rsidR="00A76B3E">
        <w:rPr>
          <w:lang w:val="en-GB"/>
        </w:rPr>
        <w:t>may also</w:t>
      </w:r>
      <w:r w:rsidR="00E46B47" w:rsidRPr="00BB6599">
        <w:rPr>
          <w:lang w:val="en-GB"/>
        </w:rPr>
        <w:t xml:space="preserve"> </w:t>
      </w:r>
      <w:r w:rsidR="002E2AC1" w:rsidRPr="00BB6599">
        <w:rPr>
          <w:lang w:val="en-GB"/>
        </w:rPr>
        <w:t xml:space="preserve">be a change in your </w:t>
      </w:r>
      <w:r w:rsidR="008C6DE0" w:rsidRPr="009F6C51">
        <w:rPr>
          <w:lang w:val="en-GB"/>
        </w:rPr>
        <w:t>genome</w:t>
      </w:r>
      <w:r w:rsidR="002E2AC1" w:rsidRPr="009F6C51">
        <w:rPr>
          <w:lang w:val="en-GB"/>
        </w:rPr>
        <w:t xml:space="preserve"> </w:t>
      </w:r>
      <w:r w:rsidR="00E46B47">
        <w:rPr>
          <w:lang w:val="en-GB"/>
        </w:rPr>
        <w:t>that</w:t>
      </w:r>
      <w:r w:rsidR="00E46B47" w:rsidRPr="00BB6599">
        <w:rPr>
          <w:lang w:val="en-GB"/>
        </w:rPr>
        <w:t xml:space="preserve"> </w:t>
      </w:r>
      <w:r w:rsidR="002E2AC1" w:rsidRPr="009F6C51">
        <w:rPr>
          <w:lang w:val="en-GB"/>
        </w:rPr>
        <w:t>explain</w:t>
      </w:r>
      <w:r w:rsidR="00E46B47">
        <w:rPr>
          <w:lang w:val="en-GB"/>
        </w:rPr>
        <w:t>s</w:t>
      </w:r>
      <w:r w:rsidR="002E2AC1" w:rsidRPr="00BB6599">
        <w:rPr>
          <w:lang w:val="en-GB"/>
        </w:rPr>
        <w:t xml:space="preserve"> why the </w:t>
      </w:r>
      <w:r w:rsidR="00043CE9">
        <w:rPr>
          <w:lang w:val="en-GB"/>
        </w:rPr>
        <w:t>tumour</w:t>
      </w:r>
      <w:r w:rsidR="002E2AC1" w:rsidRPr="00BB6599">
        <w:rPr>
          <w:lang w:val="en-GB"/>
        </w:rPr>
        <w:t xml:space="preserve"> </w:t>
      </w:r>
      <w:r w:rsidR="00E46B47">
        <w:rPr>
          <w:lang w:val="en-GB"/>
        </w:rPr>
        <w:t>started. This could</w:t>
      </w:r>
      <w:r w:rsidR="002E2AC1" w:rsidRPr="00BB6599">
        <w:rPr>
          <w:lang w:val="en-GB"/>
        </w:rPr>
        <w:t xml:space="preserve"> </w:t>
      </w:r>
      <w:r w:rsidR="00AB3927">
        <w:rPr>
          <w:lang w:val="en-GB"/>
        </w:rPr>
        <w:t>indicate</w:t>
      </w:r>
      <w:r w:rsidR="002E2AC1" w:rsidRPr="00BB6599">
        <w:rPr>
          <w:lang w:val="en-GB"/>
        </w:rPr>
        <w:t xml:space="preserve"> whether you have a higher risk of developing </w:t>
      </w:r>
      <w:r w:rsidR="00E46B47">
        <w:rPr>
          <w:lang w:val="en-GB"/>
        </w:rPr>
        <w:t>other</w:t>
      </w:r>
      <w:r w:rsidR="00E46B47" w:rsidRPr="00BB6599">
        <w:rPr>
          <w:lang w:val="en-GB"/>
        </w:rPr>
        <w:t xml:space="preserve"> </w:t>
      </w:r>
      <w:r w:rsidR="00043CE9">
        <w:rPr>
          <w:lang w:val="en-GB"/>
        </w:rPr>
        <w:t>tumour types</w:t>
      </w:r>
      <w:r w:rsidR="00E46B47">
        <w:rPr>
          <w:lang w:val="en-GB"/>
        </w:rPr>
        <w:t xml:space="preserve"> and </w:t>
      </w:r>
      <w:r w:rsidR="00A76B3E">
        <w:rPr>
          <w:lang w:val="en-GB"/>
        </w:rPr>
        <w:t>whether there may be</w:t>
      </w:r>
      <w:r w:rsidR="00AB3927">
        <w:rPr>
          <w:lang w:val="en-GB"/>
        </w:rPr>
        <w:t xml:space="preserve"> </w:t>
      </w:r>
      <w:r w:rsidR="002E2AC1" w:rsidRPr="00BB6599">
        <w:rPr>
          <w:lang w:val="en-GB"/>
        </w:rPr>
        <w:t>implications for family members</w:t>
      </w:r>
      <w:r w:rsidR="00032EDE" w:rsidRPr="00BB6599">
        <w:rPr>
          <w:lang w:val="en-GB"/>
        </w:rPr>
        <w:t xml:space="preserve">. </w:t>
      </w:r>
    </w:p>
    <w:p w14:paraId="22029B37" w14:textId="571E0550" w:rsidR="00280CBE" w:rsidRPr="00860E4E" w:rsidRDefault="000A2655" w:rsidP="00D14B3B">
      <w:pPr>
        <w:pStyle w:val="ListParagraph"/>
        <w:numPr>
          <w:ilvl w:val="0"/>
          <w:numId w:val="1"/>
        </w:numPr>
        <w:ind w:left="284" w:hanging="284"/>
        <w:jc w:val="both"/>
        <w:rPr>
          <w:lang w:val="en-GB"/>
        </w:rPr>
      </w:pPr>
      <w:r w:rsidRPr="00576C40">
        <w:rPr>
          <w:b/>
          <w:lang w:val="en-GB"/>
        </w:rPr>
        <w:t>Uncertain finding</w:t>
      </w:r>
      <w:r w:rsidR="00860E4E" w:rsidRPr="00032EDE">
        <w:rPr>
          <w:lang w:val="en-GB"/>
        </w:rPr>
        <w:t xml:space="preserve"> -</w:t>
      </w:r>
      <w:r w:rsidR="00860E4E">
        <w:rPr>
          <w:lang w:val="en-GB"/>
        </w:rPr>
        <w:t xml:space="preserve"> </w:t>
      </w:r>
      <w:r w:rsidR="00E36ADE">
        <w:rPr>
          <w:lang w:val="en-GB"/>
        </w:rPr>
        <w:t>t</w:t>
      </w:r>
      <w:r w:rsidR="00E36ADE" w:rsidRPr="00860E4E">
        <w:rPr>
          <w:lang w:val="en-GB"/>
        </w:rPr>
        <w:t xml:space="preserve">his </w:t>
      </w:r>
      <w:r w:rsidR="004D507C">
        <w:rPr>
          <w:lang w:val="en-GB"/>
        </w:rPr>
        <w:t>means there i</w:t>
      </w:r>
      <w:r w:rsidR="00860E4E" w:rsidRPr="00860E4E">
        <w:rPr>
          <w:lang w:val="en-GB"/>
        </w:rPr>
        <w:t>s</w:t>
      </w:r>
      <w:r w:rsidR="00F84BD6" w:rsidRPr="00860E4E">
        <w:rPr>
          <w:lang w:val="en-GB"/>
        </w:rPr>
        <w:t xml:space="preserve"> a </w:t>
      </w:r>
      <w:r w:rsidR="00860E4E" w:rsidRPr="00860E4E">
        <w:rPr>
          <w:lang w:val="en-GB"/>
        </w:rPr>
        <w:t>change</w:t>
      </w:r>
      <w:r w:rsidR="002E2AC1">
        <w:rPr>
          <w:lang w:val="en-GB"/>
        </w:rPr>
        <w:t xml:space="preserve"> in your </w:t>
      </w:r>
      <w:r w:rsidR="008C6DE0">
        <w:rPr>
          <w:lang w:val="en-GB"/>
        </w:rPr>
        <w:t>genome</w:t>
      </w:r>
      <w:r w:rsidR="002E2AC1">
        <w:rPr>
          <w:lang w:val="en-GB"/>
        </w:rPr>
        <w:t xml:space="preserve"> </w:t>
      </w:r>
      <w:r w:rsidR="004D507C">
        <w:rPr>
          <w:lang w:val="en-GB"/>
        </w:rPr>
        <w:t xml:space="preserve">that </w:t>
      </w:r>
      <w:r w:rsidR="002E2AC1">
        <w:rPr>
          <w:lang w:val="en-GB"/>
        </w:rPr>
        <w:t xml:space="preserve">could be the cause of the </w:t>
      </w:r>
      <w:r w:rsidR="00043CE9">
        <w:rPr>
          <w:lang w:val="en-GB"/>
        </w:rPr>
        <w:t>tumour</w:t>
      </w:r>
      <w:r w:rsidR="00F84BD6" w:rsidRPr="00860E4E">
        <w:rPr>
          <w:lang w:val="en-GB"/>
        </w:rPr>
        <w:t xml:space="preserve">, but </w:t>
      </w:r>
      <w:r w:rsidR="004D507C">
        <w:rPr>
          <w:lang w:val="en-GB"/>
        </w:rPr>
        <w:t xml:space="preserve">further testing or analysis </w:t>
      </w:r>
      <w:r w:rsidR="00064E42">
        <w:rPr>
          <w:lang w:val="en-GB"/>
        </w:rPr>
        <w:t xml:space="preserve">is </w:t>
      </w:r>
      <w:r w:rsidR="00860E4E" w:rsidRPr="00860E4E">
        <w:rPr>
          <w:lang w:val="en-GB"/>
        </w:rPr>
        <w:t xml:space="preserve">needed to </w:t>
      </w:r>
      <w:r w:rsidR="004D507C">
        <w:rPr>
          <w:lang w:val="en-GB"/>
        </w:rPr>
        <w:t>help us understand this</w:t>
      </w:r>
      <w:r w:rsidR="00860E4E" w:rsidRPr="00860E4E">
        <w:rPr>
          <w:lang w:val="en-GB"/>
        </w:rPr>
        <w:t xml:space="preserve">. </w:t>
      </w:r>
      <w:r w:rsidR="004D507C">
        <w:rPr>
          <w:lang w:val="en-GB"/>
        </w:rPr>
        <w:t xml:space="preserve">For example, we might ask for additional samples or recommend </w:t>
      </w:r>
      <w:r w:rsidR="00F84BD6" w:rsidRPr="00860E4E">
        <w:rPr>
          <w:lang w:val="en-GB"/>
        </w:rPr>
        <w:t xml:space="preserve">testing </w:t>
      </w:r>
      <w:r w:rsidR="00064E42">
        <w:rPr>
          <w:lang w:val="en-GB"/>
        </w:rPr>
        <w:t xml:space="preserve">of </w:t>
      </w:r>
      <w:r w:rsidR="00F21991" w:rsidRPr="00860E4E">
        <w:rPr>
          <w:lang w:val="en-GB"/>
        </w:rPr>
        <w:t>family members</w:t>
      </w:r>
      <w:r w:rsidR="00B5649A" w:rsidRPr="00860E4E">
        <w:rPr>
          <w:lang w:val="en-GB"/>
        </w:rPr>
        <w:t xml:space="preserve">. </w:t>
      </w:r>
      <w:r w:rsidR="000C1C6D">
        <w:rPr>
          <w:lang w:val="en-GB"/>
        </w:rPr>
        <w:t xml:space="preserve">In some </w:t>
      </w:r>
      <w:proofErr w:type="gramStart"/>
      <w:r w:rsidR="000C1C6D">
        <w:rPr>
          <w:lang w:val="en-GB"/>
        </w:rPr>
        <w:t>cases</w:t>
      </w:r>
      <w:proofErr w:type="gramEnd"/>
      <w:r w:rsidR="000C1C6D">
        <w:rPr>
          <w:lang w:val="en-GB"/>
        </w:rPr>
        <w:t xml:space="preserve"> further testing is not likely to help clarify the finding and we will remain uncertain about whether the change is the cause of your cancer or just part of normal variation. </w:t>
      </w:r>
      <w:r w:rsidR="00280CBE" w:rsidRPr="00860E4E">
        <w:rPr>
          <w:lang w:val="en-GB"/>
        </w:rPr>
        <w:t xml:space="preserve">This might become clearer </w:t>
      </w:r>
      <w:r w:rsidR="00A76B3E">
        <w:rPr>
          <w:lang w:val="en-GB"/>
        </w:rPr>
        <w:t>over</w:t>
      </w:r>
      <w:r w:rsidR="00A76B3E" w:rsidRPr="00860E4E">
        <w:rPr>
          <w:lang w:val="en-GB"/>
        </w:rPr>
        <w:t xml:space="preserve"> </w:t>
      </w:r>
      <w:r w:rsidR="00280CBE" w:rsidRPr="00860E4E">
        <w:rPr>
          <w:lang w:val="en-GB"/>
        </w:rPr>
        <w:t>time</w:t>
      </w:r>
      <w:r w:rsidR="000C7149">
        <w:rPr>
          <w:lang w:val="en-GB"/>
        </w:rPr>
        <w:t xml:space="preserve"> and as our knowledge of the genome improves</w:t>
      </w:r>
      <w:r w:rsidR="00280CBE" w:rsidRPr="00860E4E">
        <w:rPr>
          <w:lang w:val="en-GB"/>
        </w:rPr>
        <w:t>.</w:t>
      </w:r>
    </w:p>
    <w:p w14:paraId="5909451A" w14:textId="7D9757D7" w:rsidR="00A63553" w:rsidRDefault="000A2655" w:rsidP="00D14B3B">
      <w:pPr>
        <w:pStyle w:val="ListParagraph"/>
        <w:numPr>
          <w:ilvl w:val="0"/>
          <w:numId w:val="1"/>
        </w:numPr>
        <w:ind w:left="284" w:hanging="284"/>
        <w:jc w:val="both"/>
        <w:rPr>
          <w:lang w:val="en-GB"/>
        </w:rPr>
      </w:pPr>
      <w:r w:rsidRPr="00576C40">
        <w:rPr>
          <w:b/>
          <w:lang w:val="en-GB"/>
        </w:rPr>
        <w:t xml:space="preserve">Incidental </w:t>
      </w:r>
      <w:r w:rsidR="00860E4E" w:rsidRPr="00576C40">
        <w:rPr>
          <w:b/>
          <w:lang w:val="en-GB"/>
        </w:rPr>
        <w:t>finding</w:t>
      </w:r>
      <w:r w:rsidR="00860E4E">
        <w:rPr>
          <w:b/>
          <w:lang w:val="en-GB"/>
        </w:rPr>
        <w:t xml:space="preserve"> </w:t>
      </w:r>
      <w:r w:rsidR="00D220E0" w:rsidRPr="00032EDE">
        <w:rPr>
          <w:lang w:val="en-GB"/>
        </w:rPr>
        <w:t>-</w:t>
      </w:r>
      <w:r w:rsidR="00D220E0">
        <w:rPr>
          <w:lang w:val="en-GB"/>
        </w:rPr>
        <w:t xml:space="preserve"> </w:t>
      </w:r>
      <w:r w:rsidR="003D007B">
        <w:rPr>
          <w:lang w:val="en-GB"/>
        </w:rPr>
        <w:t>this means there is a</w:t>
      </w:r>
      <w:r w:rsidR="00865D43">
        <w:rPr>
          <w:lang w:val="en-GB"/>
        </w:rPr>
        <w:t xml:space="preserve"> </w:t>
      </w:r>
      <w:r w:rsidR="00A63553">
        <w:rPr>
          <w:lang w:val="en-GB"/>
        </w:rPr>
        <w:t>change i</w:t>
      </w:r>
      <w:r w:rsidR="00860E4E">
        <w:rPr>
          <w:lang w:val="en-GB"/>
        </w:rPr>
        <w:t xml:space="preserve">n your genome </w:t>
      </w:r>
      <w:r w:rsidR="003D007B">
        <w:rPr>
          <w:lang w:val="en-GB"/>
        </w:rPr>
        <w:t xml:space="preserve">that </w:t>
      </w:r>
      <w:r w:rsidR="00860E4E">
        <w:rPr>
          <w:lang w:val="en-GB"/>
        </w:rPr>
        <w:t xml:space="preserve">is not related to </w:t>
      </w:r>
      <w:r w:rsidR="008C6DE0">
        <w:rPr>
          <w:lang w:val="en-GB"/>
        </w:rPr>
        <w:t xml:space="preserve">the </w:t>
      </w:r>
      <w:r w:rsidR="00043CE9">
        <w:rPr>
          <w:lang w:val="en-GB"/>
        </w:rPr>
        <w:t>tumour</w:t>
      </w:r>
      <w:r w:rsidR="00A63553">
        <w:rPr>
          <w:lang w:val="en-GB"/>
        </w:rPr>
        <w:t xml:space="preserve"> </w:t>
      </w:r>
      <w:r w:rsidR="00860E4E">
        <w:rPr>
          <w:lang w:val="en-GB"/>
        </w:rPr>
        <w:t>but</w:t>
      </w:r>
      <w:r w:rsidR="00A63553">
        <w:rPr>
          <w:lang w:val="en-GB"/>
        </w:rPr>
        <w:t xml:space="preserve"> </w:t>
      </w:r>
      <w:r w:rsidR="003D007B">
        <w:rPr>
          <w:lang w:val="en-GB"/>
        </w:rPr>
        <w:t xml:space="preserve">could </w:t>
      </w:r>
      <w:r w:rsidR="00A63553">
        <w:rPr>
          <w:lang w:val="en-GB"/>
        </w:rPr>
        <w:t>have health implications for you</w:t>
      </w:r>
      <w:r w:rsidR="00860E4E">
        <w:rPr>
          <w:lang w:val="en-GB"/>
        </w:rPr>
        <w:t xml:space="preserve"> or your family</w:t>
      </w:r>
      <w:r w:rsidR="003D007B">
        <w:rPr>
          <w:lang w:val="en-GB"/>
        </w:rPr>
        <w:t xml:space="preserve"> members</w:t>
      </w:r>
      <w:r w:rsidR="00A63553">
        <w:rPr>
          <w:lang w:val="en-GB"/>
        </w:rPr>
        <w:t xml:space="preserve">. </w:t>
      </w:r>
    </w:p>
    <w:p w14:paraId="53ACD228" w14:textId="77777777" w:rsidR="00D14B3B" w:rsidRDefault="00D14B3B" w:rsidP="00CC66A0">
      <w:pPr>
        <w:jc w:val="both"/>
        <w:rPr>
          <w:lang w:val="en-GB"/>
        </w:rPr>
      </w:pPr>
    </w:p>
    <w:p w14:paraId="28072EF6" w14:textId="7C11FC44" w:rsidR="00865D43" w:rsidRPr="00280CBE" w:rsidRDefault="00CD2DE7" w:rsidP="00CC66A0">
      <w:pPr>
        <w:jc w:val="both"/>
        <w:rPr>
          <w:lang w:val="en-GB"/>
        </w:rPr>
      </w:pPr>
      <w:r>
        <w:rPr>
          <w:lang w:val="en-GB"/>
        </w:rPr>
        <w:t>T</w:t>
      </w:r>
      <w:r w:rsidR="00865D43" w:rsidRPr="00865D43">
        <w:t xml:space="preserve">he data from your genomic test will be stored securely </w:t>
      </w:r>
      <w:r w:rsidR="00205777">
        <w:t>within the NHS</w:t>
      </w:r>
      <w:r w:rsidR="003D007B">
        <w:t xml:space="preserve"> and</w:t>
      </w:r>
      <w:r w:rsidR="00064E42">
        <w:t xml:space="preserve"> will</w:t>
      </w:r>
      <w:r w:rsidR="003D007B">
        <w:t xml:space="preserve"> be available for </w:t>
      </w:r>
      <w:r w:rsidR="00280CBE" w:rsidRPr="00865D43">
        <w:t>reanaly</w:t>
      </w:r>
      <w:r w:rsidR="003D007B">
        <w:t>sis</w:t>
      </w:r>
      <w:r w:rsidR="00280CBE">
        <w:t xml:space="preserve"> </w:t>
      </w:r>
      <w:proofErr w:type="gramStart"/>
      <w:r w:rsidR="00280CBE">
        <w:t>in light of</w:t>
      </w:r>
      <w:proofErr w:type="gramEnd"/>
      <w:r w:rsidR="00280CBE">
        <w:t xml:space="preserve"> new</w:t>
      </w:r>
      <w:r w:rsidR="003D007B">
        <w:t xml:space="preserve"> </w:t>
      </w:r>
      <w:r w:rsidR="00280CBE">
        <w:t>knowledge</w:t>
      </w:r>
      <w:r>
        <w:t xml:space="preserve">. </w:t>
      </w:r>
    </w:p>
    <w:p w14:paraId="36A15275" w14:textId="77777777" w:rsidR="00865D43" w:rsidRDefault="00865D43" w:rsidP="00CC66A0">
      <w:pPr>
        <w:jc w:val="both"/>
        <w:rPr>
          <w:lang w:val="en-GB"/>
        </w:rPr>
      </w:pPr>
    </w:p>
    <w:p w14:paraId="65E52A18" w14:textId="77777777" w:rsidR="00865D43" w:rsidRDefault="00865D43" w:rsidP="00CC66A0">
      <w:pPr>
        <w:jc w:val="both"/>
        <w:rPr>
          <w:b/>
          <w:i/>
          <w:lang w:val="en-GB"/>
        </w:rPr>
      </w:pPr>
      <w:r>
        <w:rPr>
          <w:b/>
          <w:i/>
          <w:lang w:val="en-GB"/>
        </w:rPr>
        <w:t>What will happen if I am offered WGS</w:t>
      </w:r>
      <w:r w:rsidR="00205777">
        <w:rPr>
          <w:b/>
          <w:i/>
          <w:lang w:val="en-GB"/>
        </w:rPr>
        <w:t>?</w:t>
      </w:r>
    </w:p>
    <w:p w14:paraId="238CC186" w14:textId="35BEA9A0" w:rsidR="00865D43" w:rsidRDefault="00865D43" w:rsidP="00CC66A0">
      <w:pPr>
        <w:jc w:val="both"/>
        <w:rPr>
          <w:lang w:val="en-GB"/>
        </w:rPr>
      </w:pPr>
      <w:r>
        <w:rPr>
          <w:lang w:val="en-GB"/>
        </w:rPr>
        <w:lastRenderedPageBreak/>
        <w:t>Yo</w:t>
      </w:r>
      <w:r w:rsidR="00F9343A">
        <w:rPr>
          <w:lang w:val="en-GB"/>
        </w:rPr>
        <w:t xml:space="preserve">ur doctor will explain the test, </w:t>
      </w:r>
      <w:r>
        <w:rPr>
          <w:lang w:val="en-GB"/>
        </w:rPr>
        <w:t xml:space="preserve">why </w:t>
      </w:r>
      <w:r w:rsidR="001827CC">
        <w:rPr>
          <w:lang w:val="en-GB"/>
        </w:rPr>
        <w:t>you are being offered it</w:t>
      </w:r>
      <w:r w:rsidR="00F9343A">
        <w:rPr>
          <w:lang w:val="en-GB"/>
        </w:rPr>
        <w:t xml:space="preserve"> and how you will get your results</w:t>
      </w:r>
      <w:r>
        <w:rPr>
          <w:lang w:val="en-GB"/>
        </w:rPr>
        <w:t xml:space="preserve">. You will be asked to sign a consent </w:t>
      </w:r>
      <w:r w:rsidR="00F9343A">
        <w:rPr>
          <w:lang w:val="en-GB"/>
        </w:rPr>
        <w:t>form if you</w:t>
      </w:r>
      <w:r>
        <w:rPr>
          <w:lang w:val="en-GB"/>
        </w:rPr>
        <w:t xml:space="preserve"> agree to the test</w:t>
      </w:r>
      <w:r w:rsidR="000C1C6D">
        <w:rPr>
          <w:lang w:val="en-GB"/>
        </w:rPr>
        <w:t>.</w:t>
      </w:r>
      <w:r>
        <w:rPr>
          <w:lang w:val="en-GB"/>
        </w:rPr>
        <w:t xml:space="preserve"> </w:t>
      </w:r>
      <w:r w:rsidR="00791D70">
        <w:rPr>
          <w:lang w:val="en-GB"/>
        </w:rPr>
        <w:t xml:space="preserve">If you agree to have the test, you will be asked to provide a blood sample and a section of your tumour tissue will be taken for analysis. As this is a complex test, </w:t>
      </w:r>
      <w:r w:rsidR="00E348AF">
        <w:rPr>
          <w:lang w:val="en-GB"/>
        </w:rPr>
        <w:t xml:space="preserve">results are usually available after a few months. </w:t>
      </w:r>
    </w:p>
    <w:p w14:paraId="69E8ED3F" w14:textId="77777777" w:rsidR="007F368D" w:rsidRDefault="007F368D" w:rsidP="00CC66A0">
      <w:pPr>
        <w:jc w:val="both"/>
        <w:rPr>
          <w:lang w:val="en-GB"/>
        </w:rPr>
      </w:pPr>
    </w:p>
    <w:p w14:paraId="27E2733D" w14:textId="77777777" w:rsidR="007F368D" w:rsidRPr="007F368D" w:rsidRDefault="007F368D" w:rsidP="00CC66A0">
      <w:pPr>
        <w:jc w:val="both"/>
        <w:rPr>
          <w:b/>
          <w:i/>
          <w:lang w:val="en-GB"/>
        </w:rPr>
      </w:pPr>
      <w:r>
        <w:rPr>
          <w:b/>
          <w:i/>
          <w:lang w:val="en-GB"/>
        </w:rPr>
        <w:t>Contributing to research</w:t>
      </w:r>
    </w:p>
    <w:p w14:paraId="4ED0B508" w14:textId="0EC5F79F" w:rsidR="00383E2A" w:rsidRDefault="00C64C83" w:rsidP="00CC66A0">
      <w:pPr>
        <w:jc w:val="both"/>
        <w:rPr>
          <w:lang w:val="en-GB"/>
        </w:rPr>
      </w:pPr>
      <w:r>
        <w:rPr>
          <w:lang w:val="en-GB"/>
        </w:rPr>
        <w:t>Whole g</w:t>
      </w:r>
      <w:r w:rsidR="00107C64">
        <w:rPr>
          <w:lang w:val="en-GB"/>
        </w:rPr>
        <w:t xml:space="preserve">enome sequencing is </w:t>
      </w:r>
      <w:r w:rsidR="00107C64" w:rsidRPr="00AB3927">
        <w:rPr>
          <w:lang w:val="en-GB"/>
        </w:rPr>
        <w:t xml:space="preserve">a new </w:t>
      </w:r>
      <w:r w:rsidR="00064E42">
        <w:rPr>
          <w:lang w:val="en-GB"/>
        </w:rPr>
        <w:t>and</w:t>
      </w:r>
      <w:r w:rsidR="00064E42" w:rsidRPr="00AB3927">
        <w:rPr>
          <w:lang w:val="en-GB"/>
        </w:rPr>
        <w:t xml:space="preserve"> </w:t>
      </w:r>
      <w:r w:rsidR="00107C64" w:rsidRPr="00AB3927">
        <w:rPr>
          <w:lang w:val="en-GB"/>
        </w:rPr>
        <w:t>powerful</w:t>
      </w:r>
      <w:r w:rsidR="00107C64">
        <w:rPr>
          <w:lang w:val="en-GB"/>
        </w:rPr>
        <w:t xml:space="preserve"> </w:t>
      </w:r>
      <w:r w:rsidR="00107C64" w:rsidRPr="00AB3927">
        <w:rPr>
          <w:lang w:val="en-GB"/>
        </w:rPr>
        <w:t>technology that is</w:t>
      </w:r>
      <w:r w:rsidR="00107C64">
        <w:rPr>
          <w:lang w:val="en-GB"/>
        </w:rPr>
        <w:t xml:space="preserve"> helping us </w:t>
      </w:r>
      <w:r w:rsidR="008C6DE0">
        <w:rPr>
          <w:lang w:val="en-GB"/>
        </w:rPr>
        <w:t xml:space="preserve">to further </w:t>
      </w:r>
      <w:r w:rsidR="00107C64">
        <w:rPr>
          <w:lang w:val="en-GB"/>
        </w:rPr>
        <w:t xml:space="preserve">understand </w:t>
      </w:r>
      <w:r w:rsidR="00043CE9">
        <w:rPr>
          <w:lang w:val="en-GB"/>
        </w:rPr>
        <w:t>tumours</w:t>
      </w:r>
      <w:r w:rsidR="008C6DE0">
        <w:rPr>
          <w:lang w:val="en-GB"/>
        </w:rPr>
        <w:t xml:space="preserve"> </w:t>
      </w:r>
      <w:r w:rsidR="00383E2A">
        <w:rPr>
          <w:lang w:val="en-GB"/>
        </w:rPr>
        <w:t xml:space="preserve">and how they develop. In many cases, once we understand the underlying genetic cause we can work with researchers in our universities and industry to develop new treatments. </w:t>
      </w:r>
    </w:p>
    <w:p w14:paraId="7EEACB47" w14:textId="77777777" w:rsidR="003B104D" w:rsidRDefault="003B104D" w:rsidP="00CC66A0">
      <w:pPr>
        <w:jc w:val="both"/>
        <w:rPr>
          <w:lang w:val="en-GB"/>
        </w:rPr>
      </w:pPr>
    </w:p>
    <w:p w14:paraId="10855835" w14:textId="7DD56469" w:rsidR="003B104D" w:rsidRDefault="00107C64" w:rsidP="00CC66A0">
      <w:pPr>
        <w:jc w:val="both"/>
        <w:rPr>
          <w:lang w:val="en-GB"/>
        </w:rPr>
      </w:pPr>
      <w:r>
        <w:rPr>
          <w:lang w:val="en-GB"/>
        </w:rPr>
        <w:t>To help us continue these developments</w:t>
      </w:r>
      <w:r w:rsidR="00D45874">
        <w:rPr>
          <w:lang w:val="en-GB"/>
        </w:rPr>
        <w:t xml:space="preserve">, everyone that has </w:t>
      </w:r>
      <w:r w:rsidR="00F9343A">
        <w:rPr>
          <w:lang w:val="en-GB"/>
        </w:rPr>
        <w:t>WGS</w:t>
      </w:r>
      <w:r w:rsidR="00D45874">
        <w:rPr>
          <w:lang w:val="en-GB"/>
        </w:rPr>
        <w:t xml:space="preserve"> will be </w:t>
      </w:r>
      <w:r w:rsidR="00F9343A">
        <w:rPr>
          <w:lang w:val="en-GB"/>
        </w:rPr>
        <w:t xml:space="preserve">offered </w:t>
      </w:r>
      <w:r w:rsidR="00C64C83" w:rsidRPr="00F9343A">
        <w:rPr>
          <w:lang w:val="en-GB"/>
        </w:rPr>
        <w:t xml:space="preserve">the opportunity </w:t>
      </w:r>
      <w:r>
        <w:rPr>
          <w:lang w:val="en-GB"/>
        </w:rPr>
        <w:t xml:space="preserve">to </w:t>
      </w:r>
      <w:r w:rsidR="00205777">
        <w:rPr>
          <w:lang w:val="en-GB"/>
        </w:rPr>
        <w:t>contribute</w:t>
      </w:r>
      <w:r>
        <w:rPr>
          <w:lang w:val="en-GB"/>
        </w:rPr>
        <w:t xml:space="preserve"> their anonymised data </w:t>
      </w:r>
      <w:r w:rsidR="00D14B3B">
        <w:rPr>
          <w:lang w:val="en-GB"/>
        </w:rPr>
        <w:t xml:space="preserve">to </w:t>
      </w:r>
      <w:r w:rsidR="00F6610D">
        <w:rPr>
          <w:lang w:val="en-GB"/>
        </w:rPr>
        <w:t xml:space="preserve">the National Genomic Research Library </w:t>
      </w:r>
      <w:r>
        <w:rPr>
          <w:lang w:val="en-GB"/>
        </w:rPr>
        <w:t>that can be accessed by academic or commercial researchers. Access will be</w:t>
      </w:r>
      <w:r w:rsidR="00C64C83">
        <w:rPr>
          <w:lang w:val="en-GB"/>
        </w:rPr>
        <w:t xml:space="preserve"> </w:t>
      </w:r>
      <w:r w:rsidR="003B104D">
        <w:rPr>
          <w:lang w:val="en-GB"/>
        </w:rPr>
        <w:t>granted</w:t>
      </w:r>
      <w:r w:rsidR="00C64C83">
        <w:rPr>
          <w:lang w:val="en-GB"/>
        </w:rPr>
        <w:t xml:space="preserve"> and monitored</w:t>
      </w:r>
      <w:r w:rsidR="003B104D">
        <w:rPr>
          <w:lang w:val="en-GB"/>
        </w:rPr>
        <w:t xml:space="preserve"> by a committee </w:t>
      </w:r>
      <w:r w:rsidR="00064E42">
        <w:rPr>
          <w:lang w:val="en-GB"/>
        </w:rPr>
        <w:t xml:space="preserve">made up </w:t>
      </w:r>
      <w:r w:rsidR="00C64C83">
        <w:rPr>
          <w:lang w:val="en-GB"/>
        </w:rPr>
        <w:t xml:space="preserve">of </w:t>
      </w:r>
      <w:r w:rsidR="003B104D">
        <w:rPr>
          <w:lang w:val="en-GB"/>
        </w:rPr>
        <w:t>doctors, clinical academics and patient representatives and no identifiable data will be released. We will also ask your permission for us to contact you should a</w:t>
      </w:r>
      <w:r w:rsidR="00C64C83">
        <w:rPr>
          <w:lang w:val="en-GB"/>
        </w:rPr>
        <w:t>ny</w:t>
      </w:r>
      <w:r w:rsidR="003B104D">
        <w:rPr>
          <w:lang w:val="en-GB"/>
        </w:rPr>
        <w:t xml:space="preserve"> relevant research stud</w:t>
      </w:r>
      <w:r w:rsidR="00B10F40">
        <w:rPr>
          <w:lang w:val="en-GB"/>
        </w:rPr>
        <w:t>ies</w:t>
      </w:r>
      <w:r w:rsidR="003B104D">
        <w:rPr>
          <w:lang w:val="en-GB"/>
        </w:rPr>
        <w:t xml:space="preserve"> become available. </w:t>
      </w:r>
    </w:p>
    <w:p w14:paraId="6695B501" w14:textId="77777777" w:rsidR="003B104D" w:rsidRDefault="003B104D" w:rsidP="00CC66A0">
      <w:pPr>
        <w:jc w:val="both"/>
        <w:rPr>
          <w:lang w:val="en-GB"/>
        </w:rPr>
      </w:pPr>
    </w:p>
    <w:p w14:paraId="184DD9B5" w14:textId="15D21585" w:rsidR="003B104D" w:rsidRDefault="003B104D" w:rsidP="00CC66A0">
      <w:pPr>
        <w:jc w:val="both"/>
        <w:rPr>
          <w:lang w:val="en-GB"/>
        </w:rPr>
      </w:pPr>
      <w:r>
        <w:rPr>
          <w:lang w:val="en-GB"/>
        </w:rPr>
        <w:t xml:space="preserve">Your doctor will discuss this in more detail and ask you to sign a form to say whether you agree </w:t>
      </w:r>
      <w:r w:rsidR="00C64C83">
        <w:rPr>
          <w:lang w:val="en-GB"/>
        </w:rPr>
        <w:t xml:space="preserve">to donate your data to research </w:t>
      </w:r>
      <w:r>
        <w:rPr>
          <w:lang w:val="en-GB"/>
        </w:rPr>
        <w:t xml:space="preserve">or not. Contributing in this way may help you or your family in the </w:t>
      </w:r>
      <w:proofErr w:type="gramStart"/>
      <w:r>
        <w:rPr>
          <w:lang w:val="en-GB"/>
        </w:rPr>
        <w:t>future, and</w:t>
      </w:r>
      <w:proofErr w:type="gramEnd"/>
      <w:r>
        <w:rPr>
          <w:lang w:val="en-GB"/>
        </w:rPr>
        <w:t xml:space="preserve"> may </w:t>
      </w:r>
      <w:r w:rsidR="00064E42">
        <w:rPr>
          <w:lang w:val="en-GB"/>
        </w:rPr>
        <w:t xml:space="preserve">also </w:t>
      </w:r>
      <w:r>
        <w:rPr>
          <w:lang w:val="en-GB"/>
        </w:rPr>
        <w:t>help others.</w:t>
      </w:r>
      <w:ins w:id="2" w:author="Adele Green-Armytage" w:date="2022-09-13T15:27:00Z">
        <w:r w:rsidR="00A3286A">
          <w:rPr>
            <w:lang w:val="en-GB"/>
          </w:rPr>
          <w:t xml:space="preserve"> </w:t>
        </w:r>
        <w:r w:rsidR="00A3286A">
          <w:rPr>
            <w:lang w:val="en-GB"/>
          </w:rPr>
          <w:t xml:space="preserve">If you choose to opt </w:t>
        </w:r>
        <w:proofErr w:type="gramStart"/>
        <w:r w:rsidR="00A3286A">
          <w:rPr>
            <w:lang w:val="en-GB"/>
          </w:rPr>
          <w:t>in</w:t>
        </w:r>
        <w:proofErr w:type="gramEnd"/>
        <w:r w:rsidR="00A3286A">
          <w:rPr>
            <w:lang w:val="en-GB"/>
          </w:rPr>
          <w:t xml:space="preserve"> you are free to change your mind and opt out of the research library at any given point.  </w:t>
        </w:r>
      </w:ins>
    </w:p>
    <w:p w14:paraId="1F594293" w14:textId="77777777" w:rsidR="00473FA4" w:rsidRDefault="00473FA4" w:rsidP="00CC66A0">
      <w:pPr>
        <w:jc w:val="both"/>
        <w:rPr>
          <w:lang w:val="en-GB"/>
        </w:rPr>
      </w:pPr>
    </w:p>
    <w:p w14:paraId="5841E4F3" w14:textId="42307905" w:rsidR="00F9343A" w:rsidRDefault="00F9343A" w:rsidP="00CC66A0">
      <w:pPr>
        <w:jc w:val="both"/>
        <w:rPr>
          <w:lang w:val="en-GB"/>
        </w:rPr>
      </w:pPr>
      <w:r>
        <w:rPr>
          <w:lang w:val="en-GB"/>
        </w:rPr>
        <w:t xml:space="preserve">If you decide not to have WGS or </w:t>
      </w:r>
      <w:r w:rsidR="00205777">
        <w:rPr>
          <w:lang w:val="en-GB"/>
        </w:rPr>
        <w:t>not to contribute</w:t>
      </w:r>
      <w:r>
        <w:rPr>
          <w:lang w:val="en-GB"/>
        </w:rPr>
        <w:t xml:space="preserve"> your data </w:t>
      </w:r>
      <w:r w:rsidR="00205777">
        <w:rPr>
          <w:lang w:val="en-GB"/>
        </w:rPr>
        <w:t>for</w:t>
      </w:r>
      <w:r>
        <w:rPr>
          <w:lang w:val="en-GB"/>
        </w:rPr>
        <w:t xml:space="preserve"> research, you will still receive the best possible care </w:t>
      </w:r>
      <w:r w:rsidR="00383E2A">
        <w:rPr>
          <w:lang w:val="en-GB"/>
        </w:rPr>
        <w:t xml:space="preserve">from </w:t>
      </w:r>
      <w:r>
        <w:rPr>
          <w:lang w:val="en-GB"/>
        </w:rPr>
        <w:t xml:space="preserve">your doctor. The same applies no matter what the result of your WGS may be, should you choose to have the test. </w:t>
      </w:r>
    </w:p>
    <w:p w14:paraId="72F913EB" w14:textId="77777777" w:rsidR="003B104D" w:rsidRDefault="00B10F40" w:rsidP="00CC66A0">
      <w:pPr>
        <w:jc w:val="both"/>
        <w:rPr>
          <w:lang w:val="en-GB"/>
        </w:rPr>
      </w:pPr>
      <w:r>
        <w:rPr>
          <w:lang w:val="en-GB"/>
        </w:rPr>
        <w:t xml:space="preserve">  </w:t>
      </w:r>
    </w:p>
    <w:p w14:paraId="326EFDEF" w14:textId="77777777" w:rsidR="007D1C07" w:rsidRDefault="003B104D" w:rsidP="008C6DE0">
      <w:pPr>
        <w:jc w:val="both"/>
        <w:rPr>
          <w:b/>
          <w:i/>
          <w:lang w:val="en-GB"/>
        </w:rPr>
      </w:pPr>
      <w:r>
        <w:rPr>
          <w:b/>
          <w:i/>
          <w:lang w:val="en-GB"/>
        </w:rPr>
        <w:t>For more information about WGS</w:t>
      </w:r>
      <w:r w:rsidR="008C6DE0">
        <w:rPr>
          <w:b/>
          <w:i/>
          <w:lang w:val="en-GB"/>
        </w:rPr>
        <w:t xml:space="preserve"> </w:t>
      </w:r>
    </w:p>
    <w:p w14:paraId="01797862" w14:textId="77777777" w:rsidR="007D1C07" w:rsidRDefault="007D1C07" w:rsidP="008C6DE0">
      <w:pPr>
        <w:jc w:val="both"/>
        <w:rPr>
          <w:b/>
          <w:i/>
          <w:lang w:val="en-GB"/>
        </w:rPr>
      </w:pPr>
    </w:p>
    <w:p w14:paraId="587E0FD0" w14:textId="65674851" w:rsidR="008C6DE0" w:rsidRPr="007D1C07" w:rsidRDefault="007D1C07" w:rsidP="008C6DE0">
      <w:pPr>
        <w:jc w:val="both"/>
      </w:pPr>
      <w:r w:rsidRPr="000C2A9A">
        <w:rPr>
          <w:lang w:val="en-GB"/>
        </w:rPr>
        <w:t>P</w:t>
      </w:r>
      <w:r w:rsidR="008C6DE0" w:rsidRPr="000C2A9A">
        <w:rPr>
          <w:lang w:val="en-GB"/>
        </w:rPr>
        <w:t xml:space="preserve">lease visit the </w:t>
      </w:r>
      <w:r w:rsidR="000C2A9A">
        <w:rPr>
          <w:lang w:val="en-GB"/>
        </w:rPr>
        <w:t>Genomics</w:t>
      </w:r>
      <w:r w:rsidR="000C2A9A" w:rsidRPr="000C2A9A">
        <w:rPr>
          <w:lang w:val="en-GB"/>
        </w:rPr>
        <w:t xml:space="preserve"> </w:t>
      </w:r>
      <w:r w:rsidR="008C6DE0" w:rsidRPr="000C2A9A">
        <w:rPr>
          <w:lang w:val="en-GB"/>
        </w:rPr>
        <w:t>England website at</w:t>
      </w:r>
    </w:p>
    <w:p w14:paraId="7B0AB7E0" w14:textId="1D87C777" w:rsidR="007D1C07" w:rsidRDefault="00A3286A" w:rsidP="00CC66A0">
      <w:pPr>
        <w:jc w:val="both"/>
        <w:rPr>
          <w:rStyle w:val="Hyperlink"/>
          <w:lang w:val="en-GB"/>
        </w:rPr>
      </w:pPr>
      <w:hyperlink r:id="rId11" w:history="1">
        <w:r w:rsidR="000C2A9A">
          <w:rPr>
            <w:rStyle w:val="Hyperlink"/>
          </w:rPr>
          <w:t>https://www.genomicsengland.co.uk/understanding-genomics/</w:t>
        </w:r>
      </w:hyperlink>
    </w:p>
    <w:p w14:paraId="7CFBDDBE" w14:textId="77777777" w:rsidR="000C2A9A" w:rsidRDefault="000C2A9A" w:rsidP="00CC66A0">
      <w:pPr>
        <w:jc w:val="both"/>
        <w:rPr>
          <w:lang w:val="en-GB"/>
        </w:rPr>
      </w:pPr>
    </w:p>
    <w:p w14:paraId="7D35B9DA" w14:textId="5F0106B4" w:rsidR="007D1C07" w:rsidRDefault="007D1C07" w:rsidP="007D1C07">
      <w:pPr>
        <w:jc w:val="both"/>
        <w:rPr>
          <w:lang w:val="en-GB"/>
        </w:rPr>
      </w:pPr>
      <w:r>
        <w:rPr>
          <w:lang w:val="en-GB"/>
        </w:rPr>
        <w:t>We have also developed a short video to explain genome sequencing in more detail. This explains what a genome is and how genes can cause health problems</w:t>
      </w:r>
      <w:r w:rsidR="00064E42">
        <w:rPr>
          <w:lang w:val="en-GB"/>
        </w:rPr>
        <w:t>:</w:t>
      </w:r>
    </w:p>
    <w:p w14:paraId="1127E306" w14:textId="77777777" w:rsidR="007D1C07" w:rsidRPr="002D5995" w:rsidRDefault="007D1C07" w:rsidP="007D1C07">
      <w:pPr>
        <w:jc w:val="both"/>
        <w:rPr>
          <w:lang w:val="en-GB"/>
        </w:rPr>
      </w:pPr>
      <w:r>
        <w:rPr>
          <w:lang w:val="en-GB"/>
        </w:rPr>
        <w:t>My Genome Sequence:</w:t>
      </w:r>
    </w:p>
    <w:p w14:paraId="423D165A" w14:textId="77777777" w:rsidR="007D1C07" w:rsidRPr="002D5995" w:rsidRDefault="00A3286A" w:rsidP="007D1C07">
      <w:pPr>
        <w:jc w:val="both"/>
        <w:rPr>
          <w:lang w:val="en-GB"/>
        </w:rPr>
      </w:pPr>
      <w:hyperlink r:id="rId12" w:history="1">
        <w:r w:rsidR="007D1C07" w:rsidRPr="002D5995">
          <w:rPr>
            <w:rFonts w:ascii="Calibri" w:hAnsi="Calibri" w:cs="Calibri"/>
            <w:color w:val="0000E9"/>
            <w:u w:val="single" w:color="0000E9"/>
          </w:rPr>
          <w:t>http://bit.ly/mygenomesequence</w:t>
        </w:r>
      </w:hyperlink>
    </w:p>
    <w:p w14:paraId="6F71FA08" w14:textId="77777777" w:rsidR="007D1C07" w:rsidRDefault="007D1C07" w:rsidP="00CC66A0">
      <w:pPr>
        <w:jc w:val="both"/>
        <w:rPr>
          <w:lang w:val="en-GB"/>
        </w:rPr>
      </w:pPr>
    </w:p>
    <w:p w14:paraId="3FF05893" w14:textId="77777777" w:rsidR="002D5995" w:rsidRDefault="002D5995" w:rsidP="00CC66A0">
      <w:pPr>
        <w:jc w:val="both"/>
        <w:rPr>
          <w:lang w:val="en-GB"/>
        </w:rPr>
      </w:pPr>
    </w:p>
    <w:p w14:paraId="0282C876" w14:textId="77777777" w:rsidR="002D5995" w:rsidRDefault="002D5995" w:rsidP="00CC66A0">
      <w:pPr>
        <w:jc w:val="both"/>
        <w:rPr>
          <w:lang w:val="en-GB"/>
        </w:rPr>
      </w:pPr>
    </w:p>
    <w:p w14:paraId="6E510E29" w14:textId="77777777" w:rsidR="002D5995" w:rsidRPr="003B104D" w:rsidRDefault="002D5995" w:rsidP="00CC66A0">
      <w:pPr>
        <w:jc w:val="both"/>
        <w:rPr>
          <w:lang w:val="en-GB"/>
        </w:rPr>
      </w:pPr>
      <w:r w:rsidRPr="002D5995">
        <w:rPr>
          <w:noProof/>
        </w:rPr>
        <w:t xml:space="preserve">   </w:t>
      </w:r>
    </w:p>
    <w:sectPr w:rsidR="002D5995" w:rsidRPr="003B104D" w:rsidSect="00E479FE">
      <w:headerReference w:type="even" r:id="rId13"/>
      <w:headerReference w:type="default" r:id="rId14"/>
      <w:footerReference w:type="even" r:id="rId15"/>
      <w:footerReference w:type="default" r:id="rId16"/>
      <w:headerReference w:type="first" r:id="rId17"/>
      <w:footerReference w:type="first" r:id="rId18"/>
      <w:pgSz w:w="11900" w:h="16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lanche Griffin" w:date="2019-09-23T11:11:00Z" w:initials="BG">
    <w:p w14:paraId="24E92B5E" w14:textId="26CEC287" w:rsidR="00AF4DF0" w:rsidRDefault="00AF4DF0">
      <w:pPr>
        <w:pStyle w:val="CommentText"/>
      </w:pPr>
      <w:r>
        <w:rPr>
          <w:rStyle w:val="CommentReference"/>
        </w:rPr>
        <w:annotationRef/>
      </w:r>
      <w:r>
        <w:t xml:space="preserve">Insert service name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4E92B5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E92B5E" w16cid:durableId="26388CC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9E41C" w14:textId="77777777" w:rsidR="00BA5A05" w:rsidRDefault="00BA5A05" w:rsidP="00EF6C97">
      <w:r>
        <w:separator/>
      </w:r>
    </w:p>
  </w:endnote>
  <w:endnote w:type="continuationSeparator" w:id="0">
    <w:p w14:paraId="6F9FAE12" w14:textId="77777777" w:rsidR="00BA5A05" w:rsidRDefault="00BA5A05" w:rsidP="00EF6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A7E25" w14:textId="77777777" w:rsidR="001C074B" w:rsidRDefault="001C07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FB556" w14:textId="77777777" w:rsidR="00EF6C97" w:rsidRDefault="00C358C1" w:rsidP="00D0614D">
    <w:pPr>
      <w:pStyle w:val="Footer"/>
      <w:jc w:val="center"/>
    </w:pPr>
    <w:r>
      <w:rPr>
        <w:noProof/>
        <w:lang w:val="en-GB" w:eastAsia="en-GB"/>
      </w:rPr>
      <w:drawing>
        <wp:inline distT="0" distB="0" distL="0" distR="0" wp14:anchorId="50801B72" wp14:editId="5DA9CD89">
          <wp:extent cx="1439839" cy="1055182"/>
          <wp:effectExtent l="133350" t="0" r="84455" b="0"/>
          <wp:docPr id="2" name="Picture 2" descr="https://cdn.pixabay.com/photo/2015/04/12/14/52/dna-718905_960_7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pixabay.com/photo/2015/04/12/14/52/dna-718905_960_72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19658865">
                    <a:off x="0" y="0"/>
                    <a:ext cx="1440459" cy="1055636"/>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A3FB6" w14:textId="77777777" w:rsidR="001C074B" w:rsidRDefault="001C07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C0D84" w14:textId="77777777" w:rsidR="00BA5A05" w:rsidRDefault="00BA5A05" w:rsidP="00EF6C97">
      <w:r>
        <w:separator/>
      </w:r>
    </w:p>
  </w:footnote>
  <w:footnote w:type="continuationSeparator" w:id="0">
    <w:p w14:paraId="3E5068B2" w14:textId="77777777" w:rsidR="00BA5A05" w:rsidRDefault="00BA5A05" w:rsidP="00EF6C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3151B" w14:textId="77777777" w:rsidR="001C074B" w:rsidRDefault="001C07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EB0AE" w14:textId="79177830" w:rsidR="000A2655" w:rsidRDefault="001C074B" w:rsidP="000A2655">
    <w:pPr>
      <w:pStyle w:val="Header"/>
      <w:jc w:val="right"/>
    </w:pPr>
    <w:r>
      <w:rPr>
        <w:noProof/>
      </w:rPr>
      <w:drawing>
        <wp:inline distT="0" distB="0" distL="0" distR="0" wp14:anchorId="146ACC0A" wp14:editId="6022662F">
          <wp:extent cx="1876425" cy="952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876425" cy="9525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00433" w14:textId="77777777" w:rsidR="001C074B" w:rsidRDefault="001C07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62FB2"/>
    <w:multiLevelType w:val="hybridMultilevel"/>
    <w:tmpl w:val="D6FE7568"/>
    <w:lvl w:ilvl="0" w:tplc="04090001">
      <w:start w:val="1"/>
      <w:numFmt w:val="bullet"/>
      <w:lvlText w:val=""/>
      <w:lvlJc w:val="left"/>
      <w:pPr>
        <w:ind w:left="720" w:hanging="360"/>
      </w:pPr>
      <w:rPr>
        <w:rFonts w:ascii="Symbol" w:hAnsi="Symbol" w:hint="default"/>
      </w:rPr>
    </w:lvl>
    <w:lvl w:ilvl="1" w:tplc="08090005">
      <w:start w:val="1"/>
      <w:numFmt w:val="bullet"/>
      <w:lvlText w:val=""/>
      <w:lvlJc w:val="left"/>
      <w:pPr>
        <w:ind w:left="927"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ele Green-Armytage">
    <w15:presenceInfo w15:providerId="AD" w15:userId="S::Adele.Green-Armytage@gosh.nhs.uk::d581c24a-a500-4c96-917b-f268c6cda095"/>
  </w15:person>
  <w15:person w15:author="Blanche Griffin">
    <w15:presenceInfo w15:providerId="AD" w15:userId="S::Blanche.Griffin@gosh.nhs.uk::f133ebc3-0e43-43df-b840-b4caf125c8f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63A5"/>
    <w:rsid w:val="000174E2"/>
    <w:rsid w:val="0001751A"/>
    <w:rsid w:val="00032EDE"/>
    <w:rsid w:val="00043627"/>
    <w:rsid w:val="00043CE9"/>
    <w:rsid w:val="00064E42"/>
    <w:rsid w:val="00090C55"/>
    <w:rsid w:val="000A2655"/>
    <w:rsid w:val="000B7943"/>
    <w:rsid w:val="000C1C6D"/>
    <w:rsid w:val="000C2A9A"/>
    <w:rsid w:val="000C7149"/>
    <w:rsid w:val="00107C64"/>
    <w:rsid w:val="00141E74"/>
    <w:rsid w:val="001827CC"/>
    <w:rsid w:val="00182AF8"/>
    <w:rsid w:val="001A34F6"/>
    <w:rsid w:val="001C074B"/>
    <w:rsid w:val="001D0B36"/>
    <w:rsid w:val="00205777"/>
    <w:rsid w:val="00224E3E"/>
    <w:rsid w:val="0024105A"/>
    <w:rsid w:val="00251E61"/>
    <w:rsid w:val="00262136"/>
    <w:rsid w:val="00280CBE"/>
    <w:rsid w:val="002D5995"/>
    <w:rsid w:val="002E2AC1"/>
    <w:rsid w:val="00383E2A"/>
    <w:rsid w:val="003B104D"/>
    <w:rsid w:val="003C03B7"/>
    <w:rsid w:val="003D007B"/>
    <w:rsid w:val="003E5B01"/>
    <w:rsid w:val="003F7CCD"/>
    <w:rsid w:val="00402397"/>
    <w:rsid w:val="0042659E"/>
    <w:rsid w:val="00440109"/>
    <w:rsid w:val="00463BED"/>
    <w:rsid w:val="00470A74"/>
    <w:rsid w:val="00473FA4"/>
    <w:rsid w:val="004D507C"/>
    <w:rsid w:val="004D62C3"/>
    <w:rsid w:val="00515DE4"/>
    <w:rsid w:val="00525162"/>
    <w:rsid w:val="00576C40"/>
    <w:rsid w:val="00597A9A"/>
    <w:rsid w:val="005A5ECD"/>
    <w:rsid w:val="005B2844"/>
    <w:rsid w:val="005C6AE6"/>
    <w:rsid w:val="00612073"/>
    <w:rsid w:val="006354B9"/>
    <w:rsid w:val="00643E09"/>
    <w:rsid w:val="00692C03"/>
    <w:rsid w:val="006A1895"/>
    <w:rsid w:val="006B584B"/>
    <w:rsid w:val="006F7C2A"/>
    <w:rsid w:val="007419A6"/>
    <w:rsid w:val="00782307"/>
    <w:rsid w:val="00791D70"/>
    <w:rsid w:val="007D1C07"/>
    <w:rsid w:val="007F368D"/>
    <w:rsid w:val="007F6301"/>
    <w:rsid w:val="00807CDF"/>
    <w:rsid w:val="00812350"/>
    <w:rsid w:val="008328C3"/>
    <w:rsid w:val="00860E4E"/>
    <w:rsid w:val="00865D43"/>
    <w:rsid w:val="008C6DE0"/>
    <w:rsid w:val="008F525D"/>
    <w:rsid w:val="0090187C"/>
    <w:rsid w:val="00940A8E"/>
    <w:rsid w:val="00942805"/>
    <w:rsid w:val="009617CE"/>
    <w:rsid w:val="009963A5"/>
    <w:rsid w:val="009F6C51"/>
    <w:rsid w:val="00A27F84"/>
    <w:rsid w:val="00A3286A"/>
    <w:rsid w:val="00A63553"/>
    <w:rsid w:val="00A76B3E"/>
    <w:rsid w:val="00AA785D"/>
    <w:rsid w:val="00AB3927"/>
    <w:rsid w:val="00AF4DF0"/>
    <w:rsid w:val="00B10F40"/>
    <w:rsid w:val="00B42B5B"/>
    <w:rsid w:val="00B42CD9"/>
    <w:rsid w:val="00B5649A"/>
    <w:rsid w:val="00BA5A05"/>
    <w:rsid w:val="00BB6599"/>
    <w:rsid w:val="00BF1D12"/>
    <w:rsid w:val="00C25B2A"/>
    <w:rsid w:val="00C358C1"/>
    <w:rsid w:val="00C64C83"/>
    <w:rsid w:val="00C876FE"/>
    <w:rsid w:val="00CC66A0"/>
    <w:rsid w:val="00CD2DE7"/>
    <w:rsid w:val="00D0614D"/>
    <w:rsid w:val="00D14B3B"/>
    <w:rsid w:val="00D220E0"/>
    <w:rsid w:val="00D2262E"/>
    <w:rsid w:val="00D3692B"/>
    <w:rsid w:val="00D45874"/>
    <w:rsid w:val="00DE7829"/>
    <w:rsid w:val="00DF7A83"/>
    <w:rsid w:val="00E01F9E"/>
    <w:rsid w:val="00E348AF"/>
    <w:rsid w:val="00E36ADE"/>
    <w:rsid w:val="00E45829"/>
    <w:rsid w:val="00E46B47"/>
    <w:rsid w:val="00E479FE"/>
    <w:rsid w:val="00E666DB"/>
    <w:rsid w:val="00EA279A"/>
    <w:rsid w:val="00EF1286"/>
    <w:rsid w:val="00EF6C97"/>
    <w:rsid w:val="00F137E4"/>
    <w:rsid w:val="00F21991"/>
    <w:rsid w:val="00F6610D"/>
    <w:rsid w:val="00F84BD6"/>
    <w:rsid w:val="00F934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C40680A"/>
  <w15:docId w15:val="{436008FD-69D5-4236-B36E-8D4BD3659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7829"/>
    <w:pPr>
      <w:ind w:left="720"/>
      <w:contextualSpacing/>
    </w:pPr>
  </w:style>
  <w:style w:type="paragraph" w:styleId="BalloonText">
    <w:name w:val="Balloon Text"/>
    <w:basedOn w:val="Normal"/>
    <w:link w:val="BalloonTextChar"/>
    <w:uiPriority w:val="99"/>
    <w:semiHidden/>
    <w:unhideWhenUsed/>
    <w:rsid w:val="0052516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25162"/>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5B2844"/>
    <w:rPr>
      <w:sz w:val="16"/>
      <w:szCs w:val="16"/>
    </w:rPr>
  </w:style>
  <w:style w:type="paragraph" w:styleId="CommentText">
    <w:name w:val="annotation text"/>
    <w:basedOn w:val="Normal"/>
    <w:link w:val="CommentTextChar"/>
    <w:uiPriority w:val="99"/>
    <w:semiHidden/>
    <w:unhideWhenUsed/>
    <w:rsid w:val="005B2844"/>
    <w:rPr>
      <w:sz w:val="20"/>
      <w:szCs w:val="20"/>
    </w:rPr>
  </w:style>
  <w:style w:type="character" w:customStyle="1" w:styleId="CommentTextChar">
    <w:name w:val="Comment Text Char"/>
    <w:basedOn w:val="DefaultParagraphFont"/>
    <w:link w:val="CommentText"/>
    <w:uiPriority w:val="99"/>
    <w:semiHidden/>
    <w:rsid w:val="005B2844"/>
    <w:rPr>
      <w:sz w:val="20"/>
      <w:szCs w:val="20"/>
    </w:rPr>
  </w:style>
  <w:style w:type="paragraph" w:styleId="CommentSubject">
    <w:name w:val="annotation subject"/>
    <w:basedOn w:val="CommentText"/>
    <w:next w:val="CommentText"/>
    <w:link w:val="CommentSubjectChar"/>
    <w:uiPriority w:val="99"/>
    <w:semiHidden/>
    <w:unhideWhenUsed/>
    <w:rsid w:val="005B2844"/>
    <w:rPr>
      <w:b/>
      <w:bCs/>
    </w:rPr>
  </w:style>
  <w:style w:type="character" w:customStyle="1" w:styleId="CommentSubjectChar">
    <w:name w:val="Comment Subject Char"/>
    <w:basedOn w:val="CommentTextChar"/>
    <w:link w:val="CommentSubject"/>
    <w:uiPriority w:val="99"/>
    <w:semiHidden/>
    <w:rsid w:val="005B2844"/>
    <w:rPr>
      <w:b/>
      <w:bCs/>
      <w:sz w:val="20"/>
      <w:szCs w:val="20"/>
    </w:rPr>
  </w:style>
  <w:style w:type="paragraph" w:styleId="Header">
    <w:name w:val="header"/>
    <w:basedOn w:val="Normal"/>
    <w:link w:val="HeaderChar"/>
    <w:uiPriority w:val="99"/>
    <w:unhideWhenUsed/>
    <w:rsid w:val="00EF6C97"/>
    <w:pPr>
      <w:tabs>
        <w:tab w:val="center" w:pos="4513"/>
        <w:tab w:val="right" w:pos="9026"/>
      </w:tabs>
    </w:pPr>
  </w:style>
  <w:style w:type="character" w:customStyle="1" w:styleId="HeaderChar">
    <w:name w:val="Header Char"/>
    <w:basedOn w:val="DefaultParagraphFont"/>
    <w:link w:val="Header"/>
    <w:uiPriority w:val="99"/>
    <w:rsid w:val="00EF6C97"/>
  </w:style>
  <w:style w:type="paragraph" w:styleId="Footer">
    <w:name w:val="footer"/>
    <w:basedOn w:val="Normal"/>
    <w:link w:val="FooterChar"/>
    <w:uiPriority w:val="99"/>
    <w:unhideWhenUsed/>
    <w:rsid w:val="00EF6C97"/>
    <w:pPr>
      <w:tabs>
        <w:tab w:val="center" w:pos="4513"/>
        <w:tab w:val="right" w:pos="9026"/>
      </w:tabs>
    </w:pPr>
  </w:style>
  <w:style w:type="character" w:customStyle="1" w:styleId="FooterChar">
    <w:name w:val="Footer Char"/>
    <w:basedOn w:val="DefaultParagraphFont"/>
    <w:link w:val="Footer"/>
    <w:uiPriority w:val="99"/>
    <w:rsid w:val="00EF6C97"/>
  </w:style>
  <w:style w:type="character" w:styleId="Hyperlink">
    <w:name w:val="Hyperlink"/>
    <w:basedOn w:val="DefaultParagraphFont"/>
    <w:uiPriority w:val="99"/>
    <w:unhideWhenUsed/>
    <w:rsid w:val="00812350"/>
    <w:rPr>
      <w:color w:val="0563C1" w:themeColor="hyperlink"/>
      <w:u w:val="single"/>
    </w:rPr>
  </w:style>
  <w:style w:type="character" w:styleId="FollowedHyperlink">
    <w:name w:val="FollowedHyperlink"/>
    <w:basedOn w:val="DefaultParagraphFont"/>
    <w:uiPriority w:val="99"/>
    <w:semiHidden/>
    <w:unhideWhenUsed/>
    <w:rsid w:val="001A34F6"/>
    <w:rPr>
      <w:color w:val="954F72" w:themeColor="followedHyperlink"/>
      <w:u w:val="single"/>
    </w:rPr>
  </w:style>
  <w:style w:type="paragraph" w:styleId="Revision">
    <w:name w:val="Revision"/>
    <w:hidden/>
    <w:uiPriority w:val="99"/>
    <w:semiHidden/>
    <w:rsid w:val="009F6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bit.ly/mygenomesequenc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enomicsengland.co.uk/understanding-genomics/"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CB728-0A5C-4EB3-A6D7-09EB5C16B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Pages>
  <Words>715</Words>
  <Characters>4077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Great Ormond Street Hospital</Company>
  <LinksUpToDate>false</LinksUpToDate>
  <CharactersWithSpaces>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Adele Green-Armytage</cp:lastModifiedBy>
  <cp:revision>8</cp:revision>
  <dcterms:created xsi:type="dcterms:W3CDTF">2019-09-23T09:02:00Z</dcterms:created>
  <dcterms:modified xsi:type="dcterms:W3CDTF">2022-09-13T14:28:00Z</dcterms:modified>
</cp:coreProperties>
</file>